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F6F4A" w14:textId="77777777" w:rsidR="00F67912" w:rsidRPr="00885F40" w:rsidRDefault="00F67912" w:rsidP="00F67912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65199839" w14:textId="1A331ABA" w:rsidR="00C950C8" w:rsidRPr="00885F40" w:rsidRDefault="00C950C8" w:rsidP="002B6AF5">
      <w:pPr>
        <w:suppressAutoHyphens w:val="0"/>
        <w:autoSpaceDN/>
        <w:spacing w:after="0" w:line="48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</w:p>
    <w:p w14:paraId="359503FF" w14:textId="3E18B0F6" w:rsidR="00F67912" w:rsidRPr="007C70D8" w:rsidRDefault="0005702F" w:rsidP="002B6AF5">
      <w:pPr>
        <w:suppressAutoHyphens w:val="0"/>
        <w:autoSpaceDN/>
        <w:spacing w:after="0" w:line="48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  <w:r w:rsidRPr="00AC38BA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Supplementary </w:t>
      </w:r>
      <w:r w:rsidR="00F67912" w:rsidRPr="00AC38BA">
        <w:rPr>
          <w:rFonts w:ascii="Times New Roman" w:hAnsi="Times New Roman"/>
          <w:color w:val="000000" w:themeColor="text1"/>
          <w:sz w:val="24"/>
          <w:szCs w:val="24"/>
          <w:lang w:val="en-US"/>
        </w:rPr>
        <w:t>Fig. 3</w:t>
      </w:r>
      <w:r w:rsidR="00F67912" w:rsidRPr="00885F40">
        <w:rPr>
          <w:rFonts w:ascii="Times New Roman" w:hAnsi="Times New Roman"/>
          <w:color w:val="000000" w:themeColor="text1"/>
          <w:sz w:val="24"/>
          <w:szCs w:val="24"/>
          <w:lang w:val="en-US"/>
        </w:rPr>
        <w:t>. Risk-of-bias domains</w:t>
      </w:r>
    </w:p>
    <w:p w14:paraId="514847E7" w14:textId="35EC7F20" w:rsidR="00C950C8" w:rsidRPr="00C950C8" w:rsidRDefault="00612349" w:rsidP="002B6AF5">
      <w:pPr>
        <w:suppressAutoHyphens w:val="0"/>
        <w:autoSpaceDN/>
        <w:spacing w:after="0" w:line="48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</w:pPr>
      <w:r>
        <w:rPr>
          <w:b/>
          <w:bCs/>
          <w:noProof/>
          <w:color w:val="000000" w:themeColor="text1"/>
          <w:lang w:eastAsia="it-IT"/>
        </w:rPr>
        <w:drawing>
          <wp:inline distT="0" distB="0" distL="0" distR="0" wp14:anchorId="7F9C7461" wp14:editId="21653E2C">
            <wp:extent cx="5219700" cy="4276725"/>
            <wp:effectExtent l="0" t="0" r="0" b="9525"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C7693" w14:textId="77777777" w:rsidR="00C950C8" w:rsidRPr="00C950C8" w:rsidRDefault="00C950C8" w:rsidP="002B6AF5">
      <w:pPr>
        <w:suppressAutoHyphens w:val="0"/>
        <w:autoSpaceDN/>
        <w:spacing w:after="0" w:line="48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</w:pPr>
    </w:p>
    <w:p w14:paraId="7CC1BBF3" w14:textId="30539B0D" w:rsidR="00930B6D" w:rsidRPr="00D45D39" w:rsidDel="00D47874" w:rsidRDefault="007F1846" w:rsidP="00D47874">
      <w:pPr>
        <w:suppressAutoHyphens w:val="0"/>
        <w:autoSpaceDN/>
        <w:spacing w:after="0" w:line="480" w:lineRule="auto"/>
        <w:jc w:val="both"/>
        <w:rPr>
          <w:del w:id="0" w:author="Chirurgia Digestiva 9" w:date="2023-04-21T13:06:00Z"/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pPrChange w:id="1" w:author="Chirurgia Digestiva 9" w:date="2023-04-21T13:06:00Z">
          <w:pPr>
            <w:suppressAutoHyphens w:val="0"/>
            <w:autoSpaceDN/>
            <w:spacing w:after="0" w:line="480" w:lineRule="auto"/>
            <w:jc w:val="both"/>
          </w:pPr>
        </w:pPrChange>
      </w:pPr>
      <w:del w:id="2" w:author="Chirurgia Digestiva 9" w:date="2023-04-21T13:06:00Z">
        <w:r w:rsidRPr="00D45D39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GB"/>
          </w:rPr>
          <w:delText>Analysis of results</w:delText>
        </w:r>
        <w:r w:rsidR="0083792F" w:rsidRPr="00D45D39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GB"/>
          </w:rPr>
          <w:delText xml:space="preserve">. </w:delText>
        </w:r>
      </w:del>
    </w:p>
    <w:p w14:paraId="22A5C88A" w14:textId="1BDA74C1" w:rsidR="00144C9C" w:rsidDel="00D47874" w:rsidRDefault="007F1846" w:rsidP="00D47874">
      <w:pPr>
        <w:spacing w:after="0" w:line="480" w:lineRule="auto"/>
        <w:jc w:val="both"/>
        <w:rPr>
          <w:del w:id="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4" w:author="Chirurgia Digestiva 9" w:date="2023-04-21T13:06:00Z">
          <w:pPr>
            <w:spacing w:after="0" w:line="480" w:lineRule="auto"/>
            <w:jc w:val="both"/>
          </w:pPr>
        </w:pPrChange>
      </w:pPr>
      <w:del w:id="5" w:author="Chirurgia Digestiva 9" w:date="2023-04-21T13:06:00Z">
        <w:r w:rsidRPr="0083792F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Postoperative mortality</w:delText>
        </w:r>
        <w:r w:rsidR="00930B6D" w:rsidRPr="0083792F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 xml:space="preserve">.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This outcome was evaluated in sixteen studies with a total of 776,706 patients. </w:delText>
        </w:r>
        <w:bookmarkStart w:id="6" w:name="_Hlk125929929"/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here was a reduction in the incidence of postoperative mortality in the group undergoing cholecystectomy 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2.37% (17,716/747,283)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compared with the value found in the group undergoing percutaneous drainage 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13.78 % (4,057/29,423)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The result was statistically significant (RR 4.21; 95% CI [2.69 to 6.58]; P &lt; 0.00001).</w:delText>
        </w:r>
        <w:bookmarkEnd w:id="6"/>
        <w:r w:rsidR="00144C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144C9C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Heterogeneity was extremely high in the overall analysis (I2= 99%)</w:delText>
        </w:r>
        <w:r w:rsidR="007C34B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(Fig. 1)</w:delText>
        </w:r>
        <w:r w:rsidR="00144C9C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</w:delText>
        </w:r>
      </w:del>
    </w:p>
    <w:p w14:paraId="6A339207" w14:textId="26BDC204" w:rsidR="00144C9C" w:rsidRPr="008D78E1" w:rsidDel="00D47874" w:rsidRDefault="00144C9C" w:rsidP="00D47874">
      <w:pPr>
        <w:suppressAutoHyphens w:val="0"/>
        <w:autoSpaceDN/>
        <w:spacing w:after="0" w:line="480" w:lineRule="auto"/>
        <w:jc w:val="both"/>
        <w:rPr>
          <w:del w:id="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8" w:author="Chirurgia Digestiva 9" w:date="2023-04-21T13:06:00Z">
          <w:pPr>
            <w:suppressAutoHyphens w:val="0"/>
            <w:autoSpaceDN/>
            <w:spacing w:after="0" w:line="480" w:lineRule="auto"/>
            <w:jc w:val="both"/>
          </w:pPr>
        </w:pPrChange>
      </w:pPr>
    </w:p>
    <w:p w14:paraId="2F628556" w14:textId="34C61D1B" w:rsidR="00834AFD" w:rsidRPr="001600E4" w:rsidDel="00D47874" w:rsidRDefault="00834AFD" w:rsidP="00D47874">
      <w:pPr>
        <w:spacing w:after="0" w:line="480" w:lineRule="auto"/>
        <w:jc w:val="both"/>
        <w:rPr>
          <w:del w:id="9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0" w:author="Chirurgia Digestiva 9" w:date="2023-04-21T13:06:00Z">
          <w:pPr>
            <w:spacing w:after="0" w:line="480" w:lineRule="auto"/>
            <w:jc w:val="both"/>
          </w:pPr>
        </w:pPrChange>
      </w:pPr>
      <w:del w:id="11" w:author="Chirurgia Digestiva 9" w:date="2023-04-21T13:06:00Z"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7C34B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</w:delText>
        </w:r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postoperative mortality 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rates of </w:delText>
        </w:r>
        <w:r w:rsidR="00B25B62" w:rsidRPr="00F72ADB" w:rsidDel="00D47874">
          <w:rPr>
            <w:rFonts w:ascii="Times New Roman" w:hAnsi="Times New Roman"/>
            <w:color w:val="000000" w:themeColor="text1"/>
            <w:sz w:val="24"/>
            <w:szCs w:val="24"/>
            <w:lang w:val="en-GB"/>
          </w:rPr>
          <w:delText>PTGDB</w:delText>
        </w:r>
        <w:r w:rsidR="00B25B62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vs </w:delText>
        </w:r>
        <w:r w:rsidR="003325B2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41962E5D" w14:textId="4573C80D" w:rsidR="00DA22E9" w:rsidRPr="00D45D39" w:rsidDel="00D47874" w:rsidRDefault="00AD4A94" w:rsidP="00D47874">
      <w:pPr>
        <w:spacing w:after="0" w:line="480" w:lineRule="auto"/>
        <w:jc w:val="both"/>
        <w:rPr>
          <w:del w:id="1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GB"/>
        </w:rPr>
        <w:pPrChange w:id="13" w:author="Chirurgia Digestiva 9" w:date="2023-04-21T13:06:00Z">
          <w:pPr>
            <w:spacing w:after="0" w:line="480" w:lineRule="auto"/>
            <w:jc w:val="both"/>
          </w:pPr>
        </w:pPrChange>
      </w:pPr>
      <w:del w:id="14" w:author="Chirurgia Digestiva 9" w:date="2023-04-21T13:06:00Z">
        <w:r w:rsidRPr="00AD4A94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43416D96" wp14:editId="3405AC58">
              <wp:extent cx="5219700" cy="4816475"/>
              <wp:effectExtent l="0" t="0" r="0" b="3175"/>
              <wp:docPr id="3" name="Immagin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4816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13A4926C" w14:textId="5D679026" w:rsidR="006F0F1A" w:rsidRPr="00637DD4" w:rsidDel="00D47874" w:rsidRDefault="006F0F1A" w:rsidP="00D47874">
      <w:pPr>
        <w:spacing w:after="0" w:line="480" w:lineRule="auto"/>
        <w:jc w:val="both"/>
        <w:rPr>
          <w:del w:id="1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GB"/>
        </w:rPr>
        <w:pPrChange w:id="16" w:author="Chirurgia Digestiva 9" w:date="2023-04-21T13:06:00Z">
          <w:pPr>
            <w:spacing w:after="0" w:line="480" w:lineRule="auto"/>
            <w:jc w:val="both"/>
          </w:pPr>
        </w:pPrChange>
      </w:pPr>
    </w:p>
    <w:p w14:paraId="4DAEC3CE" w14:textId="0221ED89" w:rsidR="007F1846" w:rsidRPr="008D78E1" w:rsidDel="00D47874" w:rsidRDefault="001600E4" w:rsidP="00D47874">
      <w:pPr>
        <w:spacing w:after="0" w:line="480" w:lineRule="auto"/>
        <w:jc w:val="both"/>
        <w:rPr>
          <w:del w:id="1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8" w:author="Chirurgia Digestiva 9" w:date="2023-04-21T13:06:00Z">
          <w:pPr>
            <w:spacing w:after="0" w:line="480" w:lineRule="auto"/>
            <w:jc w:val="both"/>
          </w:pPr>
        </w:pPrChange>
      </w:pPr>
      <w:del w:id="19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analysis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of 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different type of studies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reported a higher heterogeneity value in the administrative studies (I2 = 100%), </w:delText>
        </w:r>
        <w:r w:rsidR="00964CF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and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very low in the other study types: prospective cohort studies (0%) and retrospective cohort studies (37%).</w:delText>
        </w:r>
      </w:del>
    </w:p>
    <w:p w14:paraId="449AA40E" w14:textId="4A0FBD16" w:rsidR="007F1846" w:rsidRPr="008D78E1" w:rsidDel="00D47874" w:rsidRDefault="007F1846" w:rsidP="00D47874">
      <w:pPr>
        <w:spacing w:after="0" w:line="480" w:lineRule="auto"/>
        <w:jc w:val="both"/>
        <w:rPr>
          <w:del w:id="2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21" w:author="Chirurgia Digestiva 9" w:date="2023-04-21T13:06:00Z">
          <w:pPr>
            <w:spacing w:after="0" w:line="480" w:lineRule="auto"/>
            <w:jc w:val="both"/>
          </w:pPr>
        </w:pPrChange>
      </w:pPr>
      <w:del w:id="22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In </w:delText>
        </w:r>
        <w:r w:rsidR="00CA1F17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all the </w:delText>
        </w:r>
        <w:r w:rsidR="006753B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group of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studies, there was a lower incidence of postoperative mortality in the group undergoing </w:delText>
        </w:r>
        <w:r w:rsidR="00F3476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EC</w:delText>
        </w:r>
        <w:r w:rsidR="00E41FA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, </w:delText>
        </w:r>
        <w:r w:rsidR="005E1AB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respectively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: </w:delText>
        </w:r>
      </w:del>
    </w:p>
    <w:p w14:paraId="67F24018" w14:textId="15878108" w:rsidR="007F1846" w:rsidRPr="00881948" w:rsidDel="00D47874" w:rsidRDefault="007F1846" w:rsidP="00D47874">
      <w:pPr>
        <w:pStyle w:val="Paragrafoelenco"/>
        <w:numPr>
          <w:ilvl w:val="0"/>
          <w:numId w:val="48"/>
        </w:numPr>
        <w:spacing w:after="0" w:line="480" w:lineRule="auto"/>
        <w:jc w:val="both"/>
        <w:rPr>
          <w:del w:id="2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24" w:author="Chirurgia Digestiva 9" w:date="2023-04-21T13:06:00Z">
          <w:pPr>
            <w:pStyle w:val="Paragrafoelenco"/>
            <w:numPr>
              <w:numId w:val="48"/>
            </w:numPr>
            <w:spacing w:after="0" w:line="480" w:lineRule="auto"/>
            <w:ind w:left="360" w:hanging="360"/>
            <w:jc w:val="both"/>
          </w:pPr>
        </w:pPrChange>
      </w:pPr>
      <w:del w:id="25" w:author="Chirurgia Digestiva 9" w:date="2023-04-21T13:06:00Z"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RCT: PTGDB group 8.82% (6/68) vs </w:delText>
        </w:r>
        <w:r w:rsidR="005E1AB0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3.03% (2/66)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(RR 2.91; 95% CI [</w:delText>
        </w:r>
        <w:r w:rsidR="00880815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0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.6</w:delText>
        </w:r>
        <w:r w:rsidR="00880815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to </w:delText>
        </w:r>
        <w:r w:rsidR="00880815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13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  <w:r w:rsidR="00880815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91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]; P 0.1</w:delText>
        </w:r>
        <w:r w:rsidR="00153624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8</w:delText>
        </w:r>
        <w:r w:rsidR="00BA5D08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</w:delText>
        </w:r>
        <w:r w:rsidR="002F262D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188D0636" w14:textId="42FE23AE" w:rsidR="00A520E2" w:rsidRPr="00881948" w:rsidDel="00D47874" w:rsidRDefault="007F1846" w:rsidP="00D47874">
      <w:pPr>
        <w:pStyle w:val="Paragrafoelenco"/>
        <w:numPr>
          <w:ilvl w:val="0"/>
          <w:numId w:val="48"/>
        </w:numPr>
        <w:spacing w:after="0" w:line="480" w:lineRule="auto"/>
        <w:jc w:val="both"/>
        <w:rPr>
          <w:del w:id="26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27" w:author="Chirurgia Digestiva 9" w:date="2023-04-21T13:06:00Z">
          <w:pPr>
            <w:pStyle w:val="Paragrafoelenco"/>
            <w:numPr>
              <w:numId w:val="48"/>
            </w:numPr>
            <w:spacing w:after="0" w:line="480" w:lineRule="auto"/>
            <w:ind w:left="360" w:hanging="360"/>
            <w:jc w:val="both"/>
          </w:pPr>
        </w:pPrChange>
      </w:pPr>
      <w:del w:id="28" w:author="Chirurgia Digestiva 9" w:date="2023-04-21T13:06:00Z"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lastRenderedPageBreak/>
          <w:delText xml:space="preserve">Prospective cohort studies: PTGDB group 13.95% (6/43) vs 0 (0/40) of </w:delText>
        </w:r>
        <w:r w:rsidR="00AE7C5F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</w:delText>
        </w:r>
        <w:r w:rsidR="002F262D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;</w:delText>
        </w:r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this result was not statistically significant (RCTs: RR 2.91 95% CI [0.61 to 13.91]; P=0.18</w:delText>
        </w:r>
        <w:r w:rsidR="003E084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).</w:delText>
        </w:r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</w:del>
    </w:p>
    <w:p w14:paraId="5B0A3FC3" w14:textId="0073720F" w:rsidR="007D4E87" w:rsidDel="00D47874" w:rsidRDefault="00881948" w:rsidP="00D47874">
      <w:pPr>
        <w:pStyle w:val="Paragrafoelenco"/>
        <w:numPr>
          <w:ilvl w:val="0"/>
          <w:numId w:val="48"/>
        </w:numPr>
        <w:spacing w:after="0" w:line="480" w:lineRule="auto"/>
        <w:jc w:val="both"/>
        <w:rPr>
          <w:del w:id="29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30" w:author="Chirurgia Digestiva 9" w:date="2023-04-21T13:06:00Z">
          <w:pPr>
            <w:pStyle w:val="Paragrafoelenco"/>
            <w:numPr>
              <w:numId w:val="48"/>
            </w:numPr>
            <w:spacing w:after="0" w:line="480" w:lineRule="auto"/>
            <w:ind w:left="360" w:hanging="360"/>
            <w:jc w:val="both"/>
          </w:pPr>
        </w:pPrChange>
      </w:pPr>
      <w:del w:id="31" w:author="Chirurgia Digestiva 9" w:date="2023-04-21T13:06:00Z">
        <w:r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R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etrospective cohort</w:delText>
        </w:r>
        <w:r w:rsidR="00522839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: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there was an advantage of the </w:delText>
        </w:r>
        <w:r w:rsidR="00054489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(1.4</w:delText>
        </w:r>
        <w:r w:rsidR="00FF23DE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5</w:delText>
        </w:r>
        <w:r w:rsidR="007677D0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%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) </w:delText>
        </w:r>
        <w:r w:rsidR="00FF23DE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</w:delText>
        </w:r>
        <w:r w:rsidR="00123000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14/966</w:delText>
        </w:r>
        <w:r w:rsidR="00FF23DE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) 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over the PTGDB group (8.35</w:delText>
        </w:r>
        <w:r w:rsidR="00836044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%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) </w:delText>
        </w:r>
        <w:r w:rsidR="00836044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(56/870)</w:delText>
        </w:r>
        <w:r w:rsidR="00003EC4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, 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but in this case the result was statistically significant (RR 4.59 95% CI [2.11 to 9.96]; P=0.0001).</w:delText>
        </w:r>
      </w:del>
    </w:p>
    <w:p w14:paraId="29B632BD" w14:textId="072AC8CC" w:rsidR="001B76C7" w:rsidDel="00D47874" w:rsidRDefault="00CD0AFD" w:rsidP="00D47874">
      <w:pPr>
        <w:pStyle w:val="Paragrafoelenco"/>
        <w:numPr>
          <w:ilvl w:val="0"/>
          <w:numId w:val="48"/>
        </w:numPr>
        <w:spacing w:after="0" w:line="480" w:lineRule="auto"/>
        <w:jc w:val="both"/>
        <w:rPr>
          <w:del w:id="3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33" w:author="Chirurgia Digestiva 9" w:date="2023-04-21T13:06:00Z">
          <w:pPr>
            <w:pStyle w:val="Paragrafoelenco"/>
            <w:numPr>
              <w:numId w:val="48"/>
            </w:numPr>
            <w:spacing w:after="0" w:line="480" w:lineRule="auto"/>
            <w:ind w:left="360" w:hanging="360"/>
            <w:jc w:val="both"/>
          </w:pPr>
        </w:pPrChange>
      </w:pPr>
      <w:del w:id="34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S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tudies from administrative databases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: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mortality was 2.37% in the group undergoing cholecystectomy vs 13.92% in the group undergoing </w:delText>
        </w:r>
        <w:r w:rsidR="003325B2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, </w:delText>
        </w:r>
        <w:r w:rsidR="00C33CFD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and this difference</w:delText>
        </w:r>
        <w:r w:rsidR="007F1846" w:rsidRPr="00881948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was statistically significant (RR4.10 95%CI [2.29 to 7.33]; P&lt;0.00001).</w:delText>
        </w:r>
      </w:del>
    </w:p>
    <w:p w14:paraId="367B4B10" w14:textId="360B41B5" w:rsidR="007F1846" w:rsidRPr="003E084B" w:rsidDel="00D47874" w:rsidRDefault="007F1846" w:rsidP="00D47874">
      <w:pPr>
        <w:spacing w:after="0" w:line="480" w:lineRule="auto"/>
        <w:jc w:val="both"/>
        <w:rPr>
          <w:del w:id="3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36" w:author="Chirurgia Digestiva 9" w:date="2023-04-21T13:06:00Z">
          <w:pPr>
            <w:spacing w:after="0" w:line="480" w:lineRule="auto"/>
            <w:jc w:val="both"/>
          </w:pPr>
        </w:pPrChange>
      </w:pPr>
      <w:del w:id="37" w:author="Chirurgia Digestiva 9" w:date="2023-04-21T13:06:00Z">
        <w:r w:rsidRPr="003E084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Risk of bias was found to be unclear as studies report "postoperative mortality" but not 30-day </w:delText>
        </w:r>
        <w:r w:rsidR="00C33CFD" w:rsidRPr="003E084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mortality specifically</w:delText>
        </w:r>
        <w:r w:rsidRPr="003E084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46049804" w14:textId="56A61DB7" w:rsidR="007771F9" w:rsidRPr="008D78E1" w:rsidDel="00D47874" w:rsidRDefault="00BF5CE9" w:rsidP="00D47874">
      <w:pPr>
        <w:spacing w:after="0" w:line="480" w:lineRule="auto"/>
        <w:jc w:val="both"/>
        <w:rPr>
          <w:del w:id="38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39" w:author="Chirurgia Digestiva 9" w:date="2023-04-21T13:06:00Z">
          <w:pPr>
            <w:spacing w:after="0" w:line="480" w:lineRule="auto"/>
            <w:jc w:val="both"/>
          </w:pPr>
        </w:pPrChange>
      </w:pPr>
      <w:del w:id="40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 s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ubgroup analysis of </w:delText>
        </w:r>
        <w:r w:rsidR="00310B03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EC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was performed in eight studies (1,162 patients) and reported an advantage of laparoscopy with a mortality of 1.98% (12/604) compared with 7.34% (41/558) in the PTGDB group. The result was statistically significant (RR 3.00, 95% CI [1.61 to 5.60]; P=0.0005)</w:delText>
        </w:r>
        <w:r w:rsidR="007C34B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7C34B4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7C34B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4)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2A958B94" w14:textId="3DCEC73A" w:rsidR="001600E4" w:rsidDel="00D47874" w:rsidRDefault="001600E4" w:rsidP="00D47874">
      <w:pPr>
        <w:spacing w:after="0" w:line="480" w:lineRule="auto"/>
        <w:jc w:val="both"/>
        <w:rPr>
          <w:del w:id="41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42" w:author="Chirurgia Digestiva 9" w:date="2023-04-21T13:06:00Z">
          <w:pPr>
            <w:spacing w:after="0" w:line="480" w:lineRule="auto"/>
            <w:jc w:val="both"/>
          </w:pPr>
        </w:pPrChange>
      </w:pPr>
    </w:p>
    <w:p w14:paraId="4E87E540" w14:textId="00CA88A2" w:rsidR="001600E4" w:rsidRPr="001600E4" w:rsidDel="00D47874" w:rsidRDefault="00175CD0" w:rsidP="00D47874">
      <w:pPr>
        <w:spacing w:after="0" w:line="480" w:lineRule="auto"/>
        <w:jc w:val="both"/>
        <w:rPr>
          <w:del w:id="4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44" w:author="Chirurgia Digestiva 9" w:date="2023-04-21T13:06:00Z">
          <w:pPr>
            <w:spacing w:after="0" w:line="480" w:lineRule="auto"/>
            <w:jc w:val="both"/>
          </w:pPr>
        </w:pPrChange>
      </w:pPr>
      <w:del w:id="45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4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.. Forest plot of postoperative mortality rates of </w:delText>
        </w:r>
        <w:r w:rsidR="00D734DF" w:rsidRPr="006412DE" w:rsidDel="00D47874">
          <w:rPr>
            <w:rFonts w:ascii="Times New Roman" w:hAnsi="Times New Roman"/>
            <w:color w:val="000000" w:themeColor="text1"/>
            <w:sz w:val="24"/>
            <w:szCs w:val="24"/>
            <w:lang w:val="en-GB"/>
          </w:rPr>
          <w:delText>PTGDB</w:delText>
        </w:r>
        <w:r w:rsidR="00D734DF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vs </w:delText>
        </w:r>
        <w:r w:rsid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D734DF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1600E4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</w:delText>
        </w:r>
        <w:r w:rsid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</w:del>
    </w:p>
    <w:p w14:paraId="0FCD3571" w14:textId="74E84E18" w:rsidR="001600E4" w:rsidRPr="001600E4" w:rsidDel="00D47874" w:rsidRDefault="001600E4" w:rsidP="00D47874">
      <w:pPr>
        <w:spacing w:after="0" w:line="480" w:lineRule="auto"/>
        <w:jc w:val="both"/>
        <w:rPr>
          <w:del w:id="46" w:author="Chirurgia Digestiva 9" w:date="2023-04-21T13:06:00Z"/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pPrChange w:id="47" w:author="Chirurgia Digestiva 9" w:date="2023-04-21T13:06:00Z">
          <w:pPr>
            <w:spacing w:after="0" w:line="480" w:lineRule="auto"/>
            <w:jc w:val="both"/>
          </w:pPr>
        </w:pPrChange>
      </w:pPr>
    </w:p>
    <w:p w14:paraId="7CE707D3" w14:textId="634A21E3" w:rsidR="00DA22E9" w:rsidRPr="008D78E1" w:rsidDel="00D47874" w:rsidRDefault="00DA22E9" w:rsidP="00D47874">
      <w:pPr>
        <w:spacing w:after="0" w:line="480" w:lineRule="auto"/>
        <w:jc w:val="both"/>
        <w:rPr>
          <w:del w:id="48" w:author="Chirurgia Digestiva 9" w:date="2023-04-21T13:06:00Z"/>
          <w:rFonts w:ascii="Times New Roman" w:hAnsi="Times New Roman"/>
          <w:color w:val="000000" w:themeColor="text1"/>
          <w:sz w:val="24"/>
          <w:szCs w:val="24"/>
        </w:rPr>
        <w:pPrChange w:id="49" w:author="Chirurgia Digestiva 9" w:date="2023-04-21T13:06:00Z">
          <w:pPr>
            <w:spacing w:after="0" w:line="480" w:lineRule="auto"/>
            <w:jc w:val="both"/>
          </w:pPr>
        </w:pPrChange>
      </w:pPr>
      <w:del w:id="50" w:author="Chirurgia Digestiva 9" w:date="2023-04-21T13:06:00Z">
        <w:r w:rsidRPr="008D78E1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lastRenderedPageBreak/>
          <w:drawing>
            <wp:inline distT="0" distB="0" distL="0" distR="0" wp14:anchorId="6E90C4E5" wp14:editId="42DE7D3A">
              <wp:extent cx="5219700" cy="4274185"/>
              <wp:effectExtent l="0" t="0" r="0" b="0"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42741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46242715" w14:textId="285408A7" w:rsidR="00DA22E9" w:rsidRPr="008D78E1" w:rsidDel="00D47874" w:rsidRDefault="00DA22E9" w:rsidP="00D47874">
      <w:pPr>
        <w:spacing w:after="0" w:line="480" w:lineRule="auto"/>
        <w:jc w:val="both"/>
        <w:rPr>
          <w:del w:id="51" w:author="Chirurgia Digestiva 9" w:date="2023-04-21T13:06:00Z"/>
          <w:rFonts w:ascii="Times New Roman" w:hAnsi="Times New Roman"/>
          <w:color w:val="000000" w:themeColor="text1"/>
          <w:sz w:val="24"/>
          <w:szCs w:val="24"/>
        </w:rPr>
        <w:pPrChange w:id="52" w:author="Chirurgia Digestiva 9" w:date="2023-04-21T13:06:00Z">
          <w:pPr>
            <w:spacing w:after="0" w:line="480" w:lineRule="auto"/>
            <w:jc w:val="both"/>
          </w:pPr>
        </w:pPrChange>
      </w:pPr>
    </w:p>
    <w:p w14:paraId="7025A7F6" w14:textId="4A0A21E2" w:rsidR="00DA22E9" w:rsidDel="00D47874" w:rsidRDefault="00DA22E9" w:rsidP="00D47874">
      <w:pPr>
        <w:suppressAutoHyphens w:val="0"/>
        <w:autoSpaceDN/>
        <w:spacing w:after="0" w:line="480" w:lineRule="auto"/>
        <w:jc w:val="both"/>
        <w:rPr>
          <w:del w:id="5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54" w:author="Chirurgia Digestiva 9" w:date="2023-04-21T13:06:00Z">
          <w:pPr>
            <w:suppressAutoHyphens w:val="0"/>
            <w:autoSpaceDN/>
            <w:spacing w:after="0" w:line="480" w:lineRule="auto"/>
            <w:jc w:val="both"/>
          </w:pPr>
        </w:pPrChange>
      </w:pPr>
      <w:del w:id="55" w:author="Chirurgia Digestiva 9" w:date="2023-04-21T13:06:00Z">
        <w:r w:rsidRPr="00262ADB" w:rsidDel="00D47874">
          <w:rPr>
            <w:rFonts w:ascii="Times New Roman" w:hAnsi="Times New Roman"/>
            <w:color w:val="000000" w:themeColor="text1"/>
            <w:sz w:val="24"/>
            <w:szCs w:val="24"/>
            <w:lang w:val="en-GB"/>
          </w:rPr>
          <w:br w:type="page"/>
        </w:r>
        <w:r w:rsidR="007F1846" w:rsidRPr="00262ADB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lastRenderedPageBreak/>
          <w:delText>Overall postoperative complications</w:delText>
        </w:r>
        <w:r w:rsidR="00262ADB" w:rsidRPr="00262ADB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 xml:space="preserve">.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Eleven studies analyzed this </w:delText>
        </w:r>
        <w:r w:rsidR="00C33CFD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outcome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(746,810 patients).</w:delText>
        </w:r>
        <w:r w:rsidR="00262AD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incidence of postoperative complications was </w:delText>
        </w:r>
        <w:r w:rsidR="00515A1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similar between the </w:delText>
        </w:r>
        <w:r w:rsidR="005C08AA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two </w:delText>
        </w:r>
        <w:r w:rsidR="005C08AA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groups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: 11.15% (3,090/27,707) </w:delText>
        </w:r>
        <w:r w:rsidR="00515A1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PTGDB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compared with 9.06% (65,167/719,103) in the </w:delText>
        </w:r>
        <w:r w:rsidR="00515A1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EC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, but the result did not reach statistical significance (RR 0.77 95% CI [0.44 to 1.34]; I2 = 99%; P=0.36).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analysis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of different type of studies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reported a higher heterogeneity value in administrative studies (I2 = 100%) and retrospective cohort studies (I2=89%) while it was moderate in prospective cohort studies (64%). Only the analysis of prospective studies reported an advantage of the PTGDB group (20.93%, 9/43) over the </w:delText>
        </w:r>
        <w:r w:rsidR="000544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(35%, 14/40), but statistical significance was not reached (RR 0.45, 95% CI [0.08 to 2.59]; P=0.37)</w:delText>
        </w:r>
        <w:r w:rsidR="009A0B7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</w:delText>
        </w:r>
        <w:r w:rsidR="009A0B7C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9A0B7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2)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In the analysis of the retrospective group (40.41% in PTGDB group (97/240) vs 58.1% in </w:delText>
        </w:r>
        <w:r w:rsidR="000544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group (208/358) and administrative studies (10.88% (2,984/27,424) in PTGDB group vs 9.03% (64,945/718. 705) in the </w:delText>
        </w:r>
        <w:r w:rsidR="000544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group), the rates found were very </w:delText>
        </w:r>
        <w:r w:rsidR="00E040CB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similar,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but </w:delText>
        </w:r>
        <w:r w:rsidR="00C33CFD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statistical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significance was reached only in the administrative studies </w:delText>
        </w:r>
        <w:r w:rsidR="00C33CFD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(RR 0.8 95% CI [0.42 to 1.55]) P=0.52 for the retrospective group, (RR 0.88; 95% CI [0.34 to 2.25]) P&lt;0.00001 for the administrative group</w:delText>
        </w:r>
        <w:r w:rsidR="00C33CFD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  <w:r w:rsidR="002D42A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risk of bias was found to be unclear; in fact, the authors report only "postoperative complications" and do not report 30-day </w:delText>
        </w:r>
        <w:r w:rsidR="00C33CFD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mortality specifically</w:delText>
        </w:r>
        <w:r w:rsidR="007F1846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38E59909" w14:textId="01C2C74D" w:rsidR="001600E4" w:rsidDel="00D47874" w:rsidRDefault="001600E4" w:rsidP="00D47874">
      <w:pPr>
        <w:spacing w:after="0" w:line="480" w:lineRule="auto"/>
        <w:jc w:val="both"/>
        <w:rPr>
          <w:del w:id="56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57" w:author="Chirurgia Digestiva 9" w:date="2023-04-21T13:06:00Z">
          <w:pPr>
            <w:spacing w:after="0" w:line="480" w:lineRule="auto"/>
            <w:jc w:val="both"/>
          </w:pPr>
        </w:pPrChange>
      </w:pPr>
    </w:p>
    <w:p w14:paraId="1F719488" w14:textId="74D6638C" w:rsidR="001600E4" w:rsidRPr="001600E4" w:rsidDel="00D47874" w:rsidRDefault="001600E4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58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59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60" w:author="Chirurgia Digestiva 9" w:date="2023-04-21T13:06:00Z"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B00BA7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2</w:delText>
        </w:r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o</w:delText>
        </w:r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verall postoperative complications between </w:delText>
        </w:r>
        <w:r w:rsidR="003937FE" w:rsidRPr="00373EFB" w:rsidDel="00D47874">
          <w:rPr>
            <w:rFonts w:ascii="Times New Roman" w:hAnsi="Times New Roman"/>
            <w:color w:val="000000" w:themeColor="text1"/>
            <w:lang w:val="en-GB"/>
          </w:rPr>
          <w:delText>PTGDB</w:delText>
        </w:r>
        <w:r w:rsidR="003937FE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vs </w:delText>
        </w:r>
        <w:r w:rsidR="003937F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600E4B74" w14:textId="5FB5EE63" w:rsidR="001600E4" w:rsidDel="00D47874" w:rsidRDefault="001600E4" w:rsidP="00D47874">
      <w:pPr>
        <w:spacing w:after="0" w:line="480" w:lineRule="auto"/>
        <w:jc w:val="both"/>
        <w:rPr>
          <w:del w:id="61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62" w:author="Chirurgia Digestiva 9" w:date="2023-04-21T13:06:00Z">
          <w:pPr>
            <w:spacing w:after="0" w:line="480" w:lineRule="auto"/>
            <w:jc w:val="both"/>
          </w:pPr>
        </w:pPrChange>
      </w:pPr>
    </w:p>
    <w:p w14:paraId="490FE329" w14:textId="1DE0E68A" w:rsidR="00AB63D5" w:rsidRPr="008D78E1" w:rsidDel="00D47874" w:rsidRDefault="00AF436E" w:rsidP="00D47874">
      <w:pPr>
        <w:spacing w:after="0" w:line="480" w:lineRule="auto"/>
        <w:jc w:val="both"/>
        <w:rPr>
          <w:del w:id="6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64" w:author="Chirurgia Digestiva 9" w:date="2023-04-21T13:06:00Z">
          <w:pPr>
            <w:spacing w:after="0" w:line="480" w:lineRule="auto"/>
            <w:jc w:val="both"/>
          </w:pPr>
        </w:pPrChange>
      </w:pPr>
      <w:del w:id="65" w:author="Chirurgia Digestiva 9" w:date="2023-04-21T13:06:00Z">
        <w:r w:rsidRPr="00AF436E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2070535A" wp14:editId="55FCC9D6">
              <wp:extent cx="5219700" cy="4304030"/>
              <wp:effectExtent l="0" t="0" r="0" b="1270"/>
              <wp:docPr id="4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43040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6FA98EB6" w14:textId="09B95FCC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66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67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3D435C7D" w14:textId="10257B85" w:rsidR="00DA22E9" w:rsidRPr="008D78E1" w:rsidDel="00D47874" w:rsidRDefault="00971527" w:rsidP="00D47874">
      <w:pPr>
        <w:spacing w:after="0" w:line="480" w:lineRule="auto"/>
        <w:jc w:val="both"/>
        <w:rPr>
          <w:del w:id="68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69" w:author="Chirurgia Digestiva 9" w:date="2023-04-21T13:06:00Z">
          <w:pPr>
            <w:spacing w:after="0" w:line="480" w:lineRule="auto"/>
            <w:jc w:val="both"/>
          </w:pPr>
        </w:pPrChange>
      </w:pPr>
      <w:del w:id="70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Subgroup analysis of five LC studies (419 patients) showed </w:delText>
        </w:r>
        <w:commentRangeStart w:id="71"/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results in favor of </w:delText>
        </w:r>
        <w:commentRangeEnd w:id="71"/>
        <w:r w:rsidR="00A7239C" w:rsidDel="00D47874">
          <w:rPr>
            <w:rStyle w:val="Rimandocommento"/>
          </w:rPr>
          <w:commentReference w:id="71"/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cholecystostomy with 27.09% complications in the PTGDB group compared with 48.14% in the LC group but the result was not statistically significant (RR 0.59 95% CI [0.27 to 1.29]; P=0.19)</w:delText>
        </w:r>
        <w:r w:rsidR="009A0B7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9A0B7C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9A0B7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5)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1DCD4B9F" w14:textId="09004482" w:rsidR="00E040CB" w:rsidDel="00D47874" w:rsidRDefault="00E040CB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7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7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3B125862" w14:textId="2969E09C" w:rsidR="00E040CB" w:rsidRPr="001600E4" w:rsidDel="00D47874" w:rsidRDefault="009A0B7C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74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75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76" w:author="Chirurgia Digestiva 9" w:date="2023-04-21T13:06:00Z">
        <w:r w:rsidRPr="0035213D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US"/>
          </w:rPr>
          <w:delText>Supplementary Fig. 5</w:delText>
        </w:r>
        <w:r w:rsidR="00E040CB" w:rsidRPr="0035213D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US"/>
          </w:rPr>
          <w:delText>.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Forest plot of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o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verall postoperative complications between </w:delText>
        </w:r>
        <w:r w:rsidR="00E8695E" w:rsidRPr="00373EFB" w:rsidDel="00D47874">
          <w:rPr>
            <w:rFonts w:ascii="Times New Roman" w:hAnsi="Times New Roman"/>
            <w:color w:val="000000" w:themeColor="text1"/>
            <w:lang w:val="en-GB"/>
          </w:rPr>
          <w:delText>PTGDB</w:delText>
        </w:r>
        <w:r w:rsidR="00E8695E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 vs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E8695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5C3FF0D7" w14:textId="5DDA99D6" w:rsidR="00DA22E9" w:rsidRPr="008D78E1" w:rsidDel="00D47874" w:rsidRDefault="00DA22E9" w:rsidP="00D47874">
      <w:pPr>
        <w:spacing w:after="0" w:line="480" w:lineRule="auto"/>
        <w:jc w:val="both"/>
        <w:rPr>
          <w:del w:id="7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78" w:author="Chirurgia Digestiva 9" w:date="2023-04-21T13:06:00Z">
          <w:pPr>
            <w:spacing w:after="0" w:line="480" w:lineRule="auto"/>
            <w:jc w:val="both"/>
          </w:pPr>
        </w:pPrChange>
      </w:pPr>
    </w:p>
    <w:p w14:paraId="5D853211" w14:textId="60CDDBB6" w:rsidR="00DA22E9" w:rsidRPr="008D78E1" w:rsidDel="00D47874" w:rsidRDefault="00DA22E9" w:rsidP="00D47874">
      <w:pPr>
        <w:spacing w:after="0" w:line="480" w:lineRule="auto"/>
        <w:jc w:val="both"/>
        <w:rPr>
          <w:del w:id="79" w:author="Chirurgia Digestiva 9" w:date="2023-04-21T13:06:00Z"/>
          <w:rFonts w:ascii="Times New Roman" w:hAnsi="Times New Roman"/>
          <w:color w:val="000000" w:themeColor="text1"/>
          <w:sz w:val="24"/>
          <w:szCs w:val="24"/>
        </w:rPr>
        <w:pPrChange w:id="80" w:author="Chirurgia Digestiva 9" w:date="2023-04-21T13:06:00Z">
          <w:pPr>
            <w:spacing w:after="0" w:line="480" w:lineRule="auto"/>
            <w:jc w:val="both"/>
          </w:pPr>
        </w:pPrChange>
      </w:pPr>
      <w:del w:id="81" w:author="Chirurgia Digestiva 9" w:date="2023-04-21T13:06:00Z">
        <w:r w:rsidRPr="008D78E1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200A6C68" wp14:editId="4AED8615">
              <wp:extent cx="5219700" cy="3945890"/>
              <wp:effectExtent l="0" t="0" r="0" b="0"/>
              <wp:docPr id="11" name="Immagin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9458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733B578B" w14:textId="202B64A2" w:rsidR="00304680" w:rsidDel="00D47874" w:rsidRDefault="00304680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82" w:author="Chirurgia Digestiva 9" w:date="2023-04-21T13:06:00Z"/>
          <w:rFonts w:ascii="Times New Roman" w:eastAsiaTheme="minorHAnsi" w:hAnsi="Times New Roman"/>
          <w:b/>
          <w:bCs/>
          <w:color w:val="000000" w:themeColor="text1"/>
          <w:sz w:val="24"/>
          <w:szCs w:val="24"/>
          <w:u w:val="single"/>
          <w:lang w:val="en-GB"/>
        </w:rPr>
        <w:pPrChange w:id="8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788C0B66" w14:textId="3BC05E5D" w:rsidR="00304680" w:rsidDel="00D47874" w:rsidRDefault="00304680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84" w:author="Chirurgia Digestiva 9" w:date="2023-04-21T13:06:00Z"/>
          <w:rFonts w:ascii="Times New Roman" w:eastAsiaTheme="minorHAnsi" w:hAnsi="Times New Roman"/>
          <w:b/>
          <w:bCs/>
          <w:color w:val="000000" w:themeColor="text1"/>
          <w:sz w:val="24"/>
          <w:szCs w:val="24"/>
          <w:u w:val="single"/>
          <w:lang w:val="en-GB"/>
        </w:rPr>
        <w:pPrChange w:id="85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50192175" w14:textId="6DD337E7" w:rsidR="00971527" w:rsidRPr="008D78E1" w:rsidDel="00D47874" w:rsidRDefault="00971527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86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87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88" w:author="Chirurgia Digestiva 9" w:date="2023-04-21T13:06:00Z">
        <w:r w:rsidRPr="00304680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Major postoperative complications</w:delText>
        </w:r>
        <w:r w:rsidR="00841987" w:rsidRPr="00304680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 xml:space="preserve">.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Four studies reported this result for a total of 485 patients.</w:delText>
        </w:r>
        <w:r w:rsidR="0030468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 incidence of major postoperative complications was higher (30.76%) for the PTGDB group, compared with the group undergoing surgery (11.15%), but did not reach statistical significance (RR 1.60 CI 95% [0.44 to 5.84]; I2 = 86%; P=0.47)</w:delText>
        </w:r>
        <w:r w:rsidR="000E7077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0E7077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0E7077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6)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26082FAE" w14:textId="08E0A5A9" w:rsidR="00925CE9" w:rsidRPr="008D78E1" w:rsidDel="00D47874" w:rsidRDefault="00971527" w:rsidP="00D47874">
      <w:pPr>
        <w:pStyle w:val="Paragrafoelenco"/>
        <w:spacing w:after="0" w:line="480" w:lineRule="auto"/>
        <w:ind w:left="0"/>
        <w:contextualSpacing w:val="0"/>
        <w:jc w:val="both"/>
        <w:rPr>
          <w:del w:id="89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90" w:author="Chirurgia Digestiva 9" w:date="2023-04-21T13:06:00Z">
          <w:pPr>
            <w:pStyle w:val="Paragrafoelenco"/>
            <w:spacing w:after="0" w:line="480" w:lineRule="auto"/>
            <w:ind w:left="0"/>
            <w:contextualSpacing w:val="0"/>
            <w:jc w:val="both"/>
          </w:pPr>
        </w:pPrChange>
      </w:pPr>
      <w:del w:id="91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 study by Loozen et al.</w:delText>
        </w:r>
        <w:r w:rsidR="00C327D8" w:rsidRPr="00C327D8" w:rsidDel="00D47874">
          <w:rPr>
            <w:rFonts w:ascii="Times New Roman" w:hAnsi="Times New Roman"/>
            <w:bCs/>
            <w:color w:val="000000" w:themeColor="text1"/>
            <w:sz w:val="24"/>
            <w:szCs w:val="24"/>
            <w:vertAlign w:val="superscript"/>
            <w:lang w:val="en-US"/>
          </w:rPr>
          <w:delText xml:space="preserve"> </w:delText>
        </w:r>
        <w:r w:rsidR="00C327D8" w:rsidRPr="008D78E1" w:rsidDel="00D47874">
          <w:rPr>
            <w:rFonts w:ascii="Times New Roman" w:hAnsi="Times New Roman"/>
            <w:bCs/>
            <w:color w:val="000000" w:themeColor="text1"/>
            <w:sz w:val="24"/>
            <w:szCs w:val="24"/>
            <w:vertAlign w:val="superscript"/>
            <w:lang w:val="en-US"/>
          </w:rPr>
          <w:delText>[21]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reported a significant advantage for the </w:delText>
        </w:r>
        <w:r w:rsidR="00B014E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group with a </w:delText>
        </w:r>
        <w:r w:rsidR="00A723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complication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rate of 12.12% compared to 64.7% found in the PTGDB group </w:delText>
        </w:r>
        <w:r w:rsidR="00A723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(RR 5.34 CI 95% [2.72 to 10.46] P&lt;0.00001</w:delText>
        </w:r>
        <w:r w:rsidR="00A723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)</w:delText>
        </w:r>
        <w:r w:rsidR="000501B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While retrospective cohort studies that analyzed this outcome reported an advantage for the PTGDB group but did not demonstrate statistical significance.</w:delText>
        </w:r>
      </w:del>
    </w:p>
    <w:p w14:paraId="5B974FF6" w14:textId="2D3FEAFC" w:rsidR="00E040CB" w:rsidDel="00D47874" w:rsidRDefault="00E040CB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9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9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4F3E528A" w14:textId="061C193E" w:rsidR="00E040CB" w:rsidRPr="001600E4" w:rsidDel="00D47874" w:rsidRDefault="000E7077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94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95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96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6</w:delText>
        </w:r>
        <w:r w:rsidR="00E040CB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m</w:delText>
        </w:r>
        <w:r w:rsidR="00E040CB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ajor postoperative complications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between </w:delText>
        </w:r>
        <w:r w:rsidR="0098203F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98203F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vs </w:delText>
        </w:r>
        <w:r w:rsidR="0035343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E040CB" w:rsidRPr="001600E4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</w:delText>
        </w:r>
      </w:del>
    </w:p>
    <w:p w14:paraId="7DB308F0" w14:textId="7F0109DB" w:rsidR="00971527" w:rsidRPr="008D78E1" w:rsidDel="00D47874" w:rsidRDefault="00971527" w:rsidP="00D47874">
      <w:pPr>
        <w:pStyle w:val="Paragrafoelenco"/>
        <w:spacing w:after="0" w:line="480" w:lineRule="auto"/>
        <w:ind w:left="0"/>
        <w:contextualSpacing w:val="0"/>
        <w:jc w:val="both"/>
        <w:rPr>
          <w:del w:id="9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98" w:author="Chirurgia Digestiva 9" w:date="2023-04-21T13:06:00Z">
          <w:pPr>
            <w:pStyle w:val="Paragrafoelenco"/>
            <w:spacing w:after="0" w:line="480" w:lineRule="auto"/>
            <w:ind w:left="0"/>
            <w:contextualSpacing w:val="0"/>
            <w:jc w:val="both"/>
          </w:pPr>
        </w:pPrChange>
      </w:pPr>
    </w:p>
    <w:p w14:paraId="1B89F86A" w14:textId="1E48B69C" w:rsidR="00DA22E9" w:rsidRPr="00E040CB" w:rsidDel="00D47874" w:rsidRDefault="00A91878" w:rsidP="00D47874">
      <w:pPr>
        <w:pStyle w:val="Paragrafoelenco"/>
        <w:spacing w:after="0" w:line="480" w:lineRule="auto"/>
        <w:ind w:left="0"/>
        <w:contextualSpacing w:val="0"/>
        <w:jc w:val="both"/>
        <w:rPr>
          <w:del w:id="99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GB"/>
        </w:rPr>
        <w:pPrChange w:id="100" w:author="Chirurgia Digestiva 9" w:date="2023-04-21T13:06:00Z">
          <w:pPr>
            <w:pStyle w:val="Paragrafoelenco"/>
            <w:spacing w:after="0" w:line="480" w:lineRule="auto"/>
            <w:ind w:left="0"/>
            <w:contextualSpacing w:val="0"/>
            <w:jc w:val="both"/>
          </w:pPr>
        </w:pPrChange>
      </w:pPr>
      <w:del w:id="101" w:author="Chirurgia Digestiva 9" w:date="2023-04-21T13:06:00Z">
        <w:r w:rsidRPr="00A91878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70D699BD" wp14:editId="63C80DC8">
              <wp:extent cx="5219700" cy="3836035"/>
              <wp:effectExtent l="0" t="0" r="0" b="0"/>
              <wp:docPr id="5" name="Immagin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8360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DA22E9" w:rsidRPr="00E040CB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val="en-GB"/>
          </w:rPr>
          <w:delText xml:space="preserve"> </w:delText>
        </w:r>
      </w:del>
    </w:p>
    <w:p w14:paraId="170BCC8F" w14:textId="66924FE4" w:rsidR="00DA22E9" w:rsidRPr="00E040CB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02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GB"/>
        </w:rPr>
        <w:pPrChange w:id="10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3AB33974" w14:textId="7930314D" w:rsidR="00DA22E9" w:rsidRPr="008D78E1" w:rsidDel="00D47874" w:rsidRDefault="00971527" w:rsidP="00D47874">
      <w:pPr>
        <w:spacing w:after="0" w:line="480" w:lineRule="auto"/>
        <w:jc w:val="both"/>
        <w:rPr>
          <w:del w:id="104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05" w:author="Chirurgia Digestiva 9" w:date="2023-04-21T13:06:00Z">
          <w:pPr>
            <w:spacing w:after="0" w:line="480" w:lineRule="auto"/>
            <w:jc w:val="both"/>
          </w:pPr>
        </w:pPrChange>
      </w:pPr>
      <w:del w:id="106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The subgroup analysis of LC studies is comparable to the one of the overall study analysis.</w:delText>
        </w:r>
      </w:del>
    </w:p>
    <w:p w14:paraId="75994107" w14:textId="775844F1" w:rsidR="00971527" w:rsidRPr="008D78E1" w:rsidDel="00D47874" w:rsidRDefault="00971527" w:rsidP="00D47874">
      <w:pPr>
        <w:suppressAutoHyphens w:val="0"/>
        <w:autoSpaceDN/>
        <w:spacing w:after="0" w:line="480" w:lineRule="auto"/>
        <w:jc w:val="both"/>
        <w:rPr>
          <w:del w:id="10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08" w:author="Chirurgia Digestiva 9" w:date="2023-04-21T13:06:00Z">
          <w:pPr>
            <w:suppressAutoHyphens w:val="0"/>
            <w:autoSpaceDN/>
            <w:spacing w:after="0" w:line="480" w:lineRule="auto"/>
            <w:jc w:val="both"/>
          </w:pPr>
        </w:pPrChange>
      </w:pPr>
      <w:del w:id="109" w:author="Chirurgia Digestiva 9" w:date="2023-04-21T13:06:00Z">
        <w:r w:rsidRPr="00691821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Emergency reinterventions</w:delText>
        </w:r>
        <w:r w:rsidR="001C5877" w:rsidRPr="00691821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.</w:delText>
        </w:r>
        <w:r w:rsidR="001C5877" w:rsidRPr="00C31ED3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GB"/>
          </w:rPr>
          <w:delText xml:space="preserve">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This outcome was analyzed in five different studies with a total of 630 patients</w:delText>
        </w:r>
        <w:r w:rsidR="00A723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T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he rate of </w:delText>
        </w:r>
        <w:r w:rsidR="00A7239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emergency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reintervention was lower in the </w:delText>
        </w:r>
        <w:r w:rsidR="000F1E1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(2.93%) than in the PTGDB group (12.54%) but the result obtained did not reach statistical significance (RR 3.75 95%CI [0.92 to 15.33]; I2 = 63%; P=0.07)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(Fig. 3)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59A76F25" w14:textId="1059D5BA" w:rsidR="00E040CB" w:rsidRPr="008D78E1" w:rsidDel="00D47874" w:rsidRDefault="00E040CB" w:rsidP="00D47874">
      <w:pPr>
        <w:spacing w:after="0" w:line="480" w:lineRule="auto"/>
        <w:jc w:val="both"/>
        <w:rPr>
          <w:del w:id="11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11" w:author="Chirurgia Digestiva 9" w:date="2023-04-21T13:06:00Z">
          <w:pPr>
            <w:spacing w:after="0" w:line="480" w:lineRule="auto"/>
            <w:jc w:val="both"/>
          </w:pPr>
        </w:pPrChange>
      </w:pPr>
    </w:p>
    <w:p w14:paraId="26D3E97A" w14:textId="38138CFB" w:rsidR="00E040CB" w:rsidRPr="00E040CB" w:rsidDel="00D47874" w:rsidRDefault="00E040CB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1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1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114" w:author="Chirurgia Digestiva 9" w:date="2023-04-21T13:06:00Z"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3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Forest plot of emergency reinterventions between</w:delText>
        </w:r>
        <w:r w:rsidR="006B289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6B289E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vs </w:delText>
        </w:r>
        <w:r w:rsidR="006B289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(emergency conventional cholecystectomy)</w:delText>
        </w:r>
      </w:del>
    </w:p>
    <w:p w14:paraId="5AA503D8" w14:textId="61145D36" w:rsidR="00E040CB" w:rsidRPr="008D78E1" w:rsidDel="00D47874" w:rsidRDefault="00E040CB" w:rsidP="00D47874">
      <w:pPr>
        <w:spacing w:after="0" w:line="480" w:lineRule="auto"/>
        <w:jc w:val="both"/>
        <w:rPr>
          <w:del w:id="115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US"/>
        </w:rPr>
        <w:pPrChange w:id="116" w:author="Chirurgia Digestiva 9" w:date="2023-04-21T13:06:00Z">
          <w:pPr>
            <w:spacing w:after="0" w:line="480" w:lineRule="auto"/>
            <w:jc w:val="both"/>
          </w:pPr>
        </w:pPrChange>
      </w:pPr>
    </w:p>
    <w:p w14:paraId="465204E0" w14:textId="34F76BB7" w:rsidR="00DA22E9" w:rsidRPr="00E10600" w:rsidDel="00D47874" w:rsidRDefault="00E10600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17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GB"/>
        </w:rPr>
        <w:pPrChange w:id="118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119" w:author="Chirurgia Digestiva 9" w:date="2023-04-21T13:06:00Z">
        <w:r w:rsidRPr="00E10600" w:rsidDel="00D47874">
          <w:rPr>
            <w:rFonts w:ascii="Times New Roman" w:eastAsiaTheme="minorHAnsi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3B3D1D51" wp14:editId="133A269E">
              <wp:extent cx="5219700" cy="3786505"/>
              <wp:effectExtent l="0" t="0" r="0" b="4445"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786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7B93072A" w14:textId="2A501FB4" w:rsidR="00E040CB" w:rsidRPr="00E10600" w:rsidDel="00D47874" w:rsidRDefault="00E040CB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20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GB"/>
        </w:rPr>
        <w:pPrChange w:id="121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5209B5B3" w14:textId="03E73A2C" w:rsidR="00DA22E9" w:rsidRPr="008D78E1" w:rsidDel="00D47874" w:rsidRDefault="00971527" w:rsidP="00D47874">
      <w:pPr>
        <w:spacing w:after="0" w:line="480" w:lineRule="auto"/>
        <w:jc w:val="both"/>
        <w:rPr>
          <w:del w:id="12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23" w:author="Chirurgia Digestiva 9" w:date="2023-04-21T13:06:00Z">
          <w:pPr>
            <w:spacing w:after="0" w:line="480" w:lineRule="auto"/>
            <w:jc w:val="both"/>
          </w:pPr>
        </w:pPrChange>
      </w:pPr>
      <w:del w:id="124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Subgroup analysis of three studies that performed laparoscopic surgery (368 patients) showed </w:delText>
        </w:r>
        <w:r w:rsidR="00C456A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similar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results</w:delText>
        </w:r>
        <w:r w:rsidR="00C456AC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: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5.18% </w:delText>
        </w:r>
        <w:r w:rsidR="005D11B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in </w:delText>
        </w:r>
        <w:r w:rsidR="005D11B1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5D11B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EC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compared with 8.57% resulted in the PTGDB. However, the result did not reach statistical significance (RR 1.36 95% CI [0.64 to 2.87]; P=0.42)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AB0889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7)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1C11A7A3" w14:textId="58AF4CAD" w:rsidR="00E040CB" w:rsidDel="00D47874" w:rsidRDefault="00E040CB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2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26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</w:p>
    <w:p w14:paraId="5286C47A" w14:textId="1D189057" w:rsidR="00E040CB" w:rsidDel="00D47874" w:rsidRDefault="00AB088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27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28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129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7</w:delText>
        </w:r>
        <w:r w:rsidR="00E040CB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emergency reinterventions between </w:delText>
        </w:r>
        <w:r w:rsidR="00AF04BD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AF04BD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E040CB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vs </w:delText>
        </w:r>
        <w:r w:rsid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55214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E040CB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2644E6CA" w14:textId="526619F8" w:rsidR="008A48A5" w:rsidRPr="00E040CB" w:rsidDel="00D47874" w:rsidRDefault="008A48A5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3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31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</w:p>
    <w:p w14:paraId="7F05E549" w14:textId="2297788F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32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33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134" w:author="Chirurgia Digestiva 9" w:date="2023-04-21T13:06:00Z">
        <w:r w:rsidRPr="008D78E1" w:rsidDel="00D47874">
          <w:rPr>
            <w:rFonts w:ascii="Times New Roman" w:eastAsiaTheme="minorHAnsi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1A608B06" wp14:editId="34A0D989">
              <wp:extent cx="5219700" cy="3726180"/>
              <wp:effectExtent l="0" t="0" r="0" b="7620"/>
              <wp:docPr id="13" name="Immagin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726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03A24A5" w14:textId="50FCFBBA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35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36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719CA2FB" w14:textId="1451FB98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37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38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21257D9B" w14:textId="7C7A7052" w:rsidR="00DA22E9" w:rsidRPr="008D78E1" w:rsidDel="00D47874" w:rsidRDefault="00DA22E9" w:rsidP="00D47874">
      <w:pPr>
        <w:suppressAutoHyphens w:val="0"/>
        <w:autoSpaceDN/>
        <w:spacing w:after="0" w:line="480" w:lineRule="auto"/>
        <w:jc w:val="both"/>
        <w:rPr>
          <w:del w:id="139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40" w:author="Chirurgia Digestiva 9" w:date="2023-04-21T13:06:00Z">
          <w:pPr>
            <w:suppressAutoHyphens w:val="0"/>
            <w:autoSpaceDN/>
            <w:spacing w:after="0" w:line="480" w:lineRule="auto"/>
          </w:pPr>
        </w:pPrChange>
      </w:pPr>
      <w:del w:id="141" w:author="Chirurgia Digestiva 9" w:date="2023-04-21T13:06:00Z">
        <w:r w:rsidRPr="008D78E1" w:rsidDel="00D47874">
          <w:rPr>
            <w:rFonts w:ascii="Times New Roman" w:eastAsiaTheme="minorHAnsi" w:hAnsi="Times New Roman"/>
            <w:color w:val="000000" w:themeColor="text1"/>
            <w:sz w:val="24"/>
            <w:szCs w:val="24"/>
          </w:rPr>
          <w:br w:type="page"/>
        </w:r>
      </w:del>
    </w:p>
    <w:p w14:paraId="3C71F38C" w14:textId="0C14BCF3" w:rsidR="00DA22E9" w:rsidRPr="008D78E1" w:rsidDel="00D47874" w:rsidRDefault="00971527" w:rsidP="00D47874">
      <w:pPr>
        <w:pStyle w:val="Paragrafoelenco"/>
        <w:suppressAutoHyphens w:val="0"/>
        <w:autoSpaceDE w:val="0"/>
        <w:adjustRightInd w:val="0"/>
        <w:spacing w:after="0" w:line="480" w:lineRule="auto"/>
        <w:ind w:left="0"/>
        <w:jc w:val="both"/>
        <w:rPr>
          <w:del w:id="142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43" w:author="Chirurgia Digestiva 9" w:date="2023-04-21T13:06:00Z">
          <w:pPr>
            <w:pStyle w:val="Paragrafoelenco"/>
            <w:suppressAutoHyphens w:val="0"/>
            <w:autoSpaceDE w:val="0"/>
            <w:adjustRightInd w:val="0"/>
            <w:spacing w:after="0" w:line="480" w:lineRule="auto"/>
            <w:ind w:left="0"/>
            <w:jc w:val="both"/>
          </w:pPr>
        </w:pPrChange>
      </w:pPr>
      <w:del w:id="144" w:author="Chirurgia Digestiva 9" w:date="2023-04-21T13:06:00Z">
        <w:r w:rsidRPr="00D1243B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Hospital readmission for biliary complications</w:delText>
        </w:r>
        <w:r w:rsidR="00691821" w:rsidRPr="00D1243B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.</w:delText>
        </w:r>
        <w:r w:rsidR="00691821" w:rsidRPr="00691821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lang w:val="en-GB"/>
          </w:rPr>
          <w:delText xml:space="preserve"> </w:delText>
        </w:r>
        <w:bookmarkStart w:id="145" w:name="_Hlk120276195"/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Seven studies reported this result (8,863 patients).</w:delText>
        </w:r>
        <w:r w:rsid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The result shows a significant increase in the incidence of postoperative complications in the PTGDB group: 21.56% (918/4256) compared with 10.96% (505/4,607) in the </w:delText>
        </w:r>
        <w:r w:rsidR="00204ED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(RR 2.19 95% CI [1.72 to 2.79]; I2 = 48 %; P&lt;0.00001)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(Fig. 4)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024C9A92" w14:textId="12A17D2A" w:rsidR="00E65FC8" w:rsidDel="00D47874" w:rsidRDefault="00E65FC8" w:rsidP="00D47874">
      <w:pPr>
        <w:spacing w:after="0" w:line="480" w:lineRule="auto"/>
        <w:jc w:val="both"/>
        <w:rPr>
          <w:del w:id="146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47" w:author="Chirurgia Digestiva 9" w:date="2023-04-21T13:06:00Z">
          <w:pPr>
            <w:spacing w:after="0" w:line="480" w:lineRule="auto"/>
            <w:jc w:val="both"/>
          </w:pPr>
        </w:pPrChange>
      </w:pPr>
    </w:p>
    <w:p w14:paraId="2FECC846" w14:textId="53F53833" w:rsidR="008A48A5" w:rsidRPr="00E040CB" w:rsidDel="00D47874" w:rsidRDefault="008A48A5" w:rsidP="00D47874">
      <w:pPr>
        <w:spacing w:after="0" w:line="480" w:lineRule="auto"/>
        <w:jc w:val="both"/>
        <w:rPr>
          <w:del w:id="148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49" w:author="Chirurgia Digestiva 9" w:date="2023-04-21T13:06:00Z">
          <w:pPr>
            <w:spacing w:after="0" w:line="480" w:lineRule="auto"/>
            <w:jc w:val="both"/>
          </w:pPr>
        </w:pPrChange>
      </w:pPr>
      <w:del w:id="150" w:author="Chirurgia Digestiva 9" w:date="2023-04-21T13:06:00Z">
        <w:r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AB08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4</w:delText>
        </w:r>
        <w:r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Forest plot of hospital readmission for biliary complications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between </w:delText>
        </w:r>
        <w:r w:rsidR="00552141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vs </w:delText>
        </w:r>
        <w:r w:rsidR="0055214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4B3368DD" w14:textId="39DF88CC" w:rsidR="008A48A5" w:rsidRPr="008D78E1" w:rsidDel="00D47874" w:rsidRDefault="00483ABD" w:rsidP="00D47874">
      <w:pPr>
        <w:spacing w:after="0" w:line="480" w:lineRule="auto"/>
        <w:jc w:val="both"/>
        <w:rPr>
          <w:del w:id="151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52" w:author="Chirurgia Digestiva 9" w:date="2023-04-21T13:06:00Z">
          <w:pPr>
            <w:spacing w:after="0" w:line="480" w:lineRule="auto"/>
            <w:jc w:val="both"/>
          </w:pPr>
        </w:pPrChange>
      </w:pPr>
      <w:del w:id="153" w:author="Chirurgia Digestiva 9" w:date="2023-04-21T13:06:00Z">
        <w:r w:rsidRPr="00483ABD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502D1470" wp14:editId="224C0F0B">
              <wp:extent cx="5219700" cy="3996690"/>
              <wp:effectExtent l="0" t="0" r="0" b="3810"/>
              <wp:docPr id="7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996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bookmarkEnd w:id="145"/>
    <w:p w14:paraId="7A991673" w14:textId="7F7A02E4" w:rsidR="00DA22E9" w:rsidRPr="008D78E1" w:rsidDel="00D47874" w:rsidRDefault="00E65FC8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54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55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156" w:author="Chirurgia Digestiva 9" w:date="2023-04-21T13:06:00Z">
        <w:r w:rsidRPr="008D78E1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anchor distT="0" distB="0" distL="114300" distR="114300" simplePos="0" relativeHeight="251666432" behindDoc="0" locked="0" layoutInCell="1" allowOverlap="1" wp14:anchorId="388448DB" wp14:editId="10BE5368">
              <wp:simplePos x="0" y="0"/>
              <wp:positionH relativeFrom="column">
                <wp:posOffset>4582160</wp:posOffset>
              </wp:positionH>
              <wp:positionV relativeFrom="paragraph">
                <wp:posOffset>3841532</wp:posOffset>
              </wp:positionV>
              <wp:extent cx="156427" cy="97155"/>
              <wp:effectExtent l="0" t="0" r="0" b="0"/>
              <wp:wrapNone/>
              <wp:docPr id="31" name="Immagine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5911" r="61085" b="97951"/>
                      <a:stretch/>
                    </pic:blipFill>
                    <pic:spPr bwMode="auto">
                      <a:xfrm>
                        <a:off x="0" y="0"/>
                        <a:ext cx="156427" cy="9715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del>
    </w:p>
    <w:p w14:paraId="5DFF3CC0" w14:textId="232B5727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57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58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23CA7F13" w14:textId="50BB333B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59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60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2A79AFE7" w14:textId="38A943E3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61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62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195E0D02" w14:textId="509E330E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63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64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26426779" w14:textId="22875B1D" w:rsidR="00DA22E9" w:rsidRPr="008D78E1" w:rsidDel="00D47874" w:rsidRDefault="00971527" w:rsidP="00D47874">
      <w:pPr>
        <w:spacing w:after="0" w:line="480" w:lineRule="auto"/>
        <w:jc w:val="both"/>
        <w:rPr>
          <w:del w:id="16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66" w:author="Chirurgia Digestiva 9" w:date="2023-04-21T13:06:00Z">
          <w:pPr>
            <w:spacing w:after="0" w:line="480" w:lineRule="auto"/>
            <w:jc w:val="both"/>
          </w:pPr>
        </w:pPrChange>
      </w:pPr>
      <w:del w:id="167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In addition, subgroup analysis of four studies with a total of 717 patients reported results in favor of laparoscopic access with a rate of 4.27% compared with 20.69% in the PTGDB group, and again, the result reached statistical significance (RR 4.33, 95% CI [2.64 to 7.10] P&lt;0.00001)</w:delText>
        </w:r>
        <w:r w:rsidR="007364DA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7364DA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7364DA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8)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5C88624D" w14:textId="3DBF2C8B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68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US"/>
        </w:rPr>
        <w:pPrChange w:id="169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1D0ABEFA" w14:textId="41C2A555" w:rsidR="008A48A5" w:rsidRPr="00E040CB" w:rsidDel="00D47874" w:rsidRDefault="00C6422E" w:rsidP="00D47874">
      <w:pPr>
        <w:spacing w:after="0" w:line="480" w:lineRule="auto"/>
        <w:jc w:val="both"/>
        <w:rPr>
          <w:del w:id="17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71" w:author="Chirurgia Digestiva 9" w:date="2023-04-21T13:06:00Z">
          <w:pPr>
            <w:spacing w:after="0" w:line="480" w:lineRule="auto"/>
            <w:jc w:val="both"/>
          </w:pPr>
        </w:pPrChange>
      </w:pPr>
      <w:del w:id="172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8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Forest plot of hospital readmission for biliary complications</w:delText>
        </w:r>
        <w:r w:rsid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8A48A5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between </w:delText>
        </w:r>
        <w:r w:rsidR="00A156A1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A156A1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8A48A5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vs </w:delText>
        </w:r>
        <w:r w:rsid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A156A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8A48A5" w:rsidRPr="00E040CB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</w:delText>
        </w:r>
      </w:del>
    </w:p>
    <w:p w14:paraId="772FF98A" w14:textId="634D811F" w:rsidR="00DA22E9" w:rsidRPr="008A48A5" w:rsidDel="00D47874" w:rsidRDefault="00DA22E9" w:rsidP="00D47874">
      <w:pPr>
        <w:spacing w:after="0" w:line="480" w:lineRule="auto"/>
        <w:jc w:val="both"/>
        <w:rPr>
          <w:del w:id="173" w:author="Chirurgia Digestiva 9" w:date="2023-04-21T13:06:00Z"/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pPrChange w:id="174" w:author="Chirurgia Digestiva 9" w:date="2023-04-21T13:06:00Z">
          <w:pPr>
            <w:spacing w:after="0" w:line="480" w:lineRule="auto"/>
            <w:jc w:val="both"/>
          </w:pPr>
        </w:pPrChange>
      </w:pPr>
    </w:p>
    <w:p w14:paraId="06850D9C" w14:textId="7CFA8DF6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75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76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177" w:author="Chirurgia Digestiva 9" w:date="2023-04-21T13:06:00Z">
        <w:r w:rsidRPr="008D78E1" w:rsidDel="00D47874">
          <w:rPr>
            <w:rFonts w:ascii="Times New Roman" w:eastAsiaTheme="minorHAnsi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02067969" wp14:editId="4D6C6F09">
              <wp:extent cx="5219700" cy="3836035"/>
              <wp:effectExtent l="0" t="0" r="0" b="0"/>
              <wp:docPr id="14" name="Immagin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8360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3967D17F" w14:textId="635960EF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78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79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4A23ABC7" w14:textId="3380BE48" w:rsidR="00DA22E9" w:rsidDel="00D47874" w:rsidRDefault="00DA22E9" w:rsidP="00D47874">
      <w:pPr>
        <w:suppressAutoHyphens w:val="0"/>
        <w:autoSpaceDN/>
        <w:spacing w:after="0" w:line="480" w:lineRule="auto"/>
        <w:jc w:val="both"/>
        <w:rPr>
          <w:del w:id="18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81" w:author="Chirurgia Digestiva 9" w:date="2023-04-21T13:06:00Z">
          <w:pPr>
            <w:suppressAutoHyphens w:val="0"/>
            <w:autoSpaceDN/>
            <w:spacing w:after="0" w:line="480" w:lineRule="auto"/>
            <w:jc w:val="both"/>
          </w:pPr>
        </w:pPrChange>
      </w:pPr>
      <w:del w:id="182" w:author="Chirurgia Digestiva 9" w:date="2023-04-21T13:06:00Z">
        <w:r w:rsidRPr="00ED61CB" w:rsidDel="00D47874">
          <w:rPr>
            <w:rFonts w:ascii="Times New Roman" w:eastAsiaTheme="minorHAnsi" w:hAnsi="Times New Roman"/>
            <w:color w:val="000000" w:themeColor="text1"/>
            <w:sz w:val="24"/>
            <w:szCs w:val="24"/>
            <w:lang w:val="en-GB"/>
          </w:rPr>
          <w:br w:type="page"/>
        </w:r>
        <w:r w:rsidR="00971527" w:rsidRPr="00160747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Length of hospital stay</w:delText>
        </w:r>
        <w:r w:rsidR="00F039E0" w:rsidRPr="00160747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u w:val="single"/>
            <w:lang w:val="en-GB"/>
          </w:rPr>
          <w:delText>.</w:delText>
        </w:r>
        <w:r w:rsidR="00F039E0" w:rsidRPr="00F039E0" w:rsidDel="00D47874">
          <w:rPr>
            <w:rFonts w:ascii="Times New Roman" w:eastAsiaTheme="minorHAnsi" w:hAnsi="Times New Roman"/>
            <w:b/>
            <w:bCs/>
            <w:color w:val="000000" w:themeColor="text1"/>
            <w:sz w:val="24"/>
            <w:szCs w:val="24"/>
            <w:lang w:val="en-GB"/>
          </w:rPr>
          <w:delText xml:space="preserve"> 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Twelve studies have reported this outcome (780,111 patients).</w:delText>
        </w:r>
        <w:r w:rsidR="00F039E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Length of hospital stay was statistically lower in the </w:delText>
        </w:r>
        <w:r w:rsidR="0005448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C group than in the PTGDB group (MD 4.29 95% CI [2.40 to 6.19]; P&lt;0.00001)</w:delText>
        </w:r>
        <w:r w:rsidR="00C6422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C6422E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C6422E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9)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 In the overall analysis, heterogeneity was extremely high (I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vertAlign w:val="superscript"/>
            <w:lang w:val="en-US"/>
          </w:rPr>
          <w:delText>2</w:delText>
        </w:r>
        <w:r w:rsidR="0097152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=100%); subgroup analysis reported a higher heterogeneity value in administrative studies (I2 = 100%), while it was very low in the analysis of other study types: prospective cohort studies (0%) and retrospective cohort studies (52%). The analysis of the randomized controlled trial and retrospective cohort studies reported a shorter length of hospital stay in the group that underwent cholecystectomy; however, the result was not statistically significant. In contrast, the analysis of prospective cohort studies and administrative studies showed a shorter length of hospital stay in the surgical group than in the group undergoing percutaneous drainage, reaching statistical significance of the result.</w:delText>
        </w:r>
      </w:del>
    </w:p>
    <w:p w14:paraId="2A0A2010" w14:textId="6D1093E4" w:rsidR="008A48A5" w:rsidDel="00D47874" w:rsidRDefault="008A48A5" w:rsidP="00D47874">
      <w:pPr>
        <w:spacing w:after="0" w:line="480" w:lineRule="auto"/>
        <w:jc w:val="both"/>
        <w:rPr>
          <w:del w:id="183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84" w:author="Chirurgia Digestiva 9" w:date="2023-04-21T13:06:00Z">
          <w:pPr>
            <w:spacing w:after="0" w:line="480" w:lineRule="auto"/>
            <w:jc w:val="both"/>
          </w:pPr>
        </w:pPrChange>
      </w:pPr>
    </w:p>
    <w:p w14:paraId="329771FF" w14:textId="67AA432B" w:rsidR="008A48A5" w:rsidRPr="008A48A5" w:rsidDel="00D47874" w:rsidRDefault="00C6422E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8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86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187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0E6C3F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9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length of hospital stay between </w:delText>
        </w:r>
        <w:r w:rsidR="00B22897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 vs </w:delText>
        </w:r>
        <w:r w:rsidR="00B22897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0E9CDB58" w14:textId="09DFB81E" w:rsidR="008A48A5" w:rsidRPr="008D78E1" w:rsidDel="00D47874" w:rsidRDefault="008A48A5" w:rsidP="00D47874">
      <w:pPr>
        <w:spacing w:after="0" w:line="480" w:lineRule="auto"/>
        <w:jc w:val="both"/>
        <w:rPr>
          <w:del w:id="188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89" w:author="Chirurgia Digestiva 9" w:date="2023-04-21T13:06:00Z">
          <w:pPr>
            <w:spacing w:after="0" w:line="480" w:lineRule="auto"/>
            <w:jc w:val="both"/>
          </w:pPr>
        </w:pPrChange>
      </w:pPr>
    </w:p>
    <w:p w14:paraId="5581D83E" w14:textId="5D7A8DAF" w:rsidR="00DA22E9" w:rsidRPr="008D78E1" w:rsidDel="00D47874" w:rsidRDefault="00E65FC8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90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91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  <w:del w:id="192" w:author="Chirurgia Digestiva 9" w:date="2023-04-21T13:06:00Z">
        <w:r w:rsidRPr="008D78E1" w:rsidDel="00D47874">
          <w:rPr>
            <w:rFonts w:ascii="Times New Roman" w:hAnsi="Times New Roman"/>
            <w:noProof/>
            <w:color w:val="000000" w:themeColor="text1"/>
            <w:sz w:val="24"/>
            <w:szCs w:val="24"/>
            <w:lang w:eastAsia="it-IT"/>
          </w:rPr>
          <w:drawing>
            <wp:anchor distT="0" distB="0" distL="114300" distR="114300" simplePos="0" relativeHeight="251668480" behindDoc="0" locked="0" layoutInCell="1" allowOverlap="1" wp14:anchorId="3E7333EE" wp14:editId="0A0DA869">
              <wp:simplePos x="0" y="0"/>
              <wp:positionH relativeFrom="column">
                <wp:posOffset>4644932</wp:posOffset>
              </wp:positionH>
              <wp:positionV relativeFrom="paragraph">
                <wp:posOffset>3424555</wp:posOffset>
              </wp:positionV>
              <wp:extent cx="156427" cy="97155"/>
              <wp:effectExtent l="0" t="0" r="0" b="0"/>
              <wp:wrapNone/>
              <wp:docPr id="32" name="Immagine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5911" r="61085" b="97951"/>
                      <a:stretch/>
                    </pic:blipFill>
                    <pic:spPr bwMode="auto">
                      <a:xfrm>
                        <a:off x="0" y="0"/>
                        <a:ext cx="156427" cy="9715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620302" w:rsidRPr="0054210F" w:rsidDel="00D47874">
          <w:rPr>
            <w:noProof/>
            <w:lang w:val="en-GB"/>
          </w:rPr>
          <w:delText xml:space="preserve"> </w:delText>
        </w:r>
        <w:r w:rsidR="00620302" w:rsidRPr="00620302" w:rsidDel="00D47874">
          <w:rPr>
            <w:rFonts w:ascii="Times New Roman" w:eastAsiaTheme="minorHAnsi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5F2E4052" wp14:editId="23C1E3D9">
              <wp:extent cx="5219700" cy="3582035"/>
              <wp:effectExtent l="0" t="0" r="0" b="0"/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2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5820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6635876F" w14:textId="792AA70D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93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</w:rPr>
        <w:pPrChange w:id="194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2E9996C0" w14:textId="336D6C50" w:rsidR="00DA22E9" w:rsidRPr="008D78E1" w:rsidDel="00D47874" w:rsidRDefault="00971527" w:rsidP="00D47874">
      <w:pPr>
        <w:spacing w:after="0" w:line="480" w:lineRule="auto"/>
        <w:jc w:val="both"/>
        <w:rPr>
          <w:del w:id="195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196" w:author="Chirurgia Digestiva 9" w:date="2023-04-21T13:06:00Z">
          <w:pPr>
            <w:spacing w:after="0" w:line="480" w:lineRule="auto"/>
            <w:jc w:val="both"/>
          </w:pPr>
        </w:pPrChange>
      </w:pPr>
      <w:del w:id="197" w:author="Chirurgia Digestiva 9" w:date="2023-04-21T13:06:00Z"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Subgroup analysis of five LC studies (361 patients) reported results in favor of laparoscopic access, and the result reached statistical significance (MD 3.30, 95% CI [1.05 to 5.56]; P=0.004)</w:delText>
        </w:r>
        <w:r w:rsidR="000E6C3F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(Supplementary </w:delText>
        </w:r>
        <w:r w:rsidR="000E6C3F"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Fig. </w:delText>
        </w:r>
        <w:r w:rsidR="000E6C3F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10)</w:delText>
        </w:r>
        <w:r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.</w:delText>
        </w:r>
      </w:del>
    </w:p>
    <w:p w14:paraId="55390D07" w14:textId="07E112FB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198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US"/>
        </w:rPr>
        <w:pPrChange w:id="199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5A499D4F" w14:textId="3E40A9AA" w:rsidR="008A48A5" w:rsidRPr="008A48A5" w:rsidDel="00D47874" w:rsidRDefault="000E6C3F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200" w:author="Chirurgia Digestiva 9" w:date="2023-04-21T13:06:00Z"/>
          <w:rFonts w:ascii="Times New Roman" w:hAnsi="Times New Roman"/>
          <w:color w:val="000000" w:themeColor="text1"/>
          <w:sz w:val="24"/>
          <w:szCs w:val="24"/>
          <w:lang w:val="en-US"/>
        </w:rPr>
        <w:pPrChange w:id="201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  <w:jc w:val="both"/>
          </w:pPr>
        </w:pPrChange>
      </w:pPr>
      <w:del w:id="202" w:author="Chirurgia Digestiva 9" w:date="2023-04-21T13:06:00Z"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Supplementary </w:delText>
        </w:r>
        <w:r w:rsidRPr="00885F40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Fig.</w:delText>
        </w:r>
        <w:r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10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. Forest plot of length of hospital stay between </w:delText>
        </w:r>
        <w:r w:rsidR="00C77739" w:rsidRPr="008D78E1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PTGDB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 vs </w:delText>
        </w:r>
        <w:r w:rsid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laparoscopic </w:delText>
        </w:r>
        <w:r w:rsidR="00C77739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>E</w:delText>
        </w:r>
        <w:r w:rsidR="008A48A5" w:rsidRPr="008A48A5" w:rsidDel="00D47874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delText xml:space="preserve">C </w:delText>
        </w:r>
      </w:del>
    </w:p>
    <w:p w14:paraId="08B5B81D" w14:textId="5C5EBD97" w:rsidR="00DA22E9" w:rsidRPr="008D78E1" w:rsidDel="00D47874" w:rsidRDefault="00DA22E9" w:rsidP="00D47874">
      <w:pPr>
        <w:spacing w:after="0" w:line="480" w:lineRule="auto"/>
        <w:jc w:val="both"/>
        <w:rPr>
          <w:del w:id="203" w:author="Chirurgia Digestiva 9" w:date="2023-04-21T13:06:00Z"/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en-US"/>
        </w:rPr>
        <w:pPrChange w:id="204" w:author="Chirurgia Digestiva 9" w:date="2023-04-21T13:06:00Z">
          <w:pPr>
            <w:spacing w:after="0" w:line="480" w:lineRule="auto"/>
          </w:pPr>
        </w:pPrChange>
      </w:pPr>
      <w:del w:id="205" w:author="Chirurgia Digestiva 9" w:date="2023-04-21T13:06:00Z">
        <w:r w:rsidRPr="008D78E1" w:rsidDel="00D47874">
          <w:rPr>
            <w:rFonts w:ascii="Times New Roman" w:eastAsiaTheme="minorHAnsi" w:hAnsi="Times New Roman"/>
            <w:noProof/>
            <w:color w:val="000000" w:themeColor="text1"/>
            <w:sz w:val="24"/>
            <w:szCs w:val="24"/>
            <w:lang w:eastAsia="it-IT"/>
          </w:rPr>
          <w:drawing>
            <wp:inline distT="0" distB="0" distL="0" distR="0" wp14:anchorId="38D66F30" wp14:editId="15745A3C">
              <wp:extent cx="5219700" cy="3161030"/>
              <wp:effectExtent l="0" t="0" r="0" b="1270"/>
              <wp:docPr id="15" name="Immagin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9700" cy="31610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3E64D999" w14:textId="4DA36FB9" w:rsidR="00DA22E9" w:rsidRPr="008D78E1" w:rsidDel="00D47874" w:rsidRDefault="00DA22E9" w:rsidP="00D47874">
      <w:pPr>
        <w:suppressAutoHyphens w:val="0"/>
        <w:autoSpaceDE w:val="0"/>
        <w:adjustRightInd w:val="0"/>
        <w:spacing w:after="0" w:line="480" w:lineRule="auto"/>
        <w:jc w:val="both"/>
        <w:rPr>
          <w:del w:id="206" w:author="Chirurgia Digestiva 9" w:date="2023-04-21T13:06:00Z"/>
          <w:rFonts w:ascii="Times New Roman" w:eastAsiaTheme="minorHAnsi" w:hAnsi="Times New Roman"/>
          <w:color w:val="000000" w:themeColor="text1"/>
          <w:sz w:val="24"/>
          <w:szCs w:val="24"/>
          <w:lang w:val="en-US"/>
        </w:rPr>
        <w:pPrChange w:id="207" w:author="Chirurgia Digestiva 9" w:date="2023-04-21T13:06:00Z">
          <w:pPr>
            <w:suppressAutoHyphens w:val="0"/>
            <w:autoSpaceDE w:val="0"/>
            <w:adjustRightInd w:val="0"/>
            <w:spacing w:after="0" w:line="480" w:lineRule="auto"/>
          </w:pPr>
        </w:pPrChange>
      </w:pPr>
    </w:p>
    <w:p w14:paraId="62AD7A75" w14:textId="1201F88E" w:rsidR="00400BCD" w:rsidRPr="008D78E1" w:rsidRDefault="00E65FC8" w:rsidP="00D47874">
      <w:pPr>
        <w:suppressAutoHyphens w:val="0"/>
        <w:autoSpaceDN/>
        <w:spacing w:after="0" w:line="480" w:lineRule="auto"/>
        <w:jc w:val="both"/>
        <w:rPr>
          <w:color w:val="000000" w:themeColor="text1"/>
          <w:lang w:val="en-US"/>
        </w:rPr>
        <w:pPrChange w:id="208" w:author="Chirurgia Digestiva 9" w:date="2023-04-21T13:06:00Z">
          <w:pPr>
            <w:suppressAutoHyphens w:val="0"/>
            <w:autoSpaceDN/>
            <w:spacing w:line="480" w:lineRule="auto"/>
          </w:pPr>
        </w:pPrChange>
      </w:pPr>
      <w:del w:id="209" w:author="Chirurgia Digestiva 9" w:date="2023-04-21T13:06:00Z">
        <w:r w:rsidRPr="008D78E1" w:rsidDel="00D47874">
          <w:rPr>
            <w:rFonts w:ascii="Times New Roman" w:hAnsi="Times New Roman"/>
            <w:b/>
            <w:bCs/>
            <w:color w:val="000000" w:themeColor="text1"/>
            <w:sz w:val="24"/>
            <w:szCs w:val="24"/>
            <w:lang w:val="en-US"/>
          </w:rPr>
          <w:br w:type="page"/>
        </w:r>
      </w:del>
      <w:bookmarkStart w:id="210" w:name="_GoBack"/>
      <w:bookmarkEnd w:id="210"/>
    </w:p>
    <w:sectPr w:rsidR="00400BCD" w:rsidRPr="008D78E1">
      <w:footerReference w:type="default" r:id="rId23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1" w:author="Justin Davies" w:date="2023-02-26T16:19:00Z" w:initials="JD">
    <w:p w14:paraId="630635A5" w14:textId="7341FF77" w:rsidR="00A7239C" w:rsidRDefault="00A7239C">
      <w:pPr>
        <w:pStyle w:val="Testocommento"/>
      </w:pPr>
      <w:r>
        <w:rPr>
          <w:rStyle w:val="Rimandocommento"/>
        </w:rPr>
        <w:annotationRef/>
      </w:r>
      <w:r>
        <w:t>I disagree- its not in favor as not stat significant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0635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60516" w16cex:dateUtc="2023-02-26T1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0635A5" w16cid:durableId="27A605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233A5" w14:textId="77777777" w:rsidR="00891F65" w:rsidRDefault="00891F65">
      <w:pPr>
        <w:spacing w:after="0"/>
      </w:pPr>
      <w:r>
        <w:separator/>
      </w:r>
    </w:p>
  </w:endnote>
  <w:endnote w:type="continuationSeparator" w:id="0">
    <w:p w14:paraId="617BED95" w14:textId="77777777" w:rsidR="00891F65" w:rsidRDefault="00891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67776" w14:textId="250D334B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D47874">
      <w:rPr>
        <w:rFonts w:ascii="Times New Roman" w:hAnsi="Times New Roman"/>
        <w:noProof/>
        <w:sz w:val="26"/>
        <w:szCs w:val="26"/>
      </w:rPr>
      <w:t>1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6D43D" w14:textId="77777777" w:rsidR="00891F65" w:rsidRDefault="00891F65">
      <w:pPr>
        <w:spacing w:after="0"/>
      </w:pPr>
      <w:r>
        <w:separator/>
      </w:r>
    </w:p>
  </w:footnote>
  <w:footnote w:type="continuationSeparator" w:id="0">
    <w:p w14:paraId="381F145B" w14:textId="77777777" w:rsidR="00891F65" w:rsidRDefault="00891F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45"/>
  </w:num>
  <w:num w:numId="3">
    <w:abstractNumId w:val="41"/>
  </w:num>
  <w:num w:numId="4">
    <w:abstractNumId w:val="33"/>
  </w:num>
  <w:num w:numId="5">
    <w:abstractNumId w:val="2"/>
  </w:num>
  <w:num w:numId="6">
    <w:abstractNumId w:val="14"/>
  </w:num>
  <w:num w:numId="7">
    <w:abstractNumId w:val="35"/>
  </w:num>
  <w:num w:numId="8">
    <w:abstractNumId w:val="32"/>
  </w:num>
  <w:num w:numId="9">
    <w:abstractNumId w:val="8"/>
  </w:num>
  <w:num w:numId="10">
    <w:abstractNumId w:val="12"/>
  </w:num>
  <w:num w:numId="11">
    <w:abstractNumId w:val="34"/>
  </w:num>
  <w:num w:numId="12">
    <w:abstractNumId w:val="13"/>
  </w:num>
  <w:num w:numId="13">
    <w:abstractNumId w:val="36"/>
  </w:num>
  <w:num w:numId="14">
    <w:abstractNumId w:val="25"/>
  </w:num>
  <w:num w:numId="15">
    <w:abstractNumId w:val="26"/>
  </w:num>
  <w:num w:numId="16">
    <w:abstractNumId w:val="5"/>
  </w:num>
  <w:num w:numId="17">
    <w:abstractNumId w:val="30"/>
  </w:num>
  <w:num w:numId="18">
    <w:abstractNumId w:val="40"/>
  </w:num>
  <w:num w:numId="19">
    <w:abstractNumId w:val="24"/>
  </w:num>
  <w:num w:numId="20">
    <w:abstractNumId w:val="29"/>
  </w:num>
  <w:num w:numId="21">
    <w:abstractNumId w:val="37"/>
  </w:num>
  <w:num w:numId="22">
    <w:abstractNumId w:val="18"/>
  </w:num>
  <w:num w:numId="23">
    <w:abstractNumId w:val="43"/>
  </w:num>
  <w:num w:numId="24">
    <w:abstractNumId w:val="47"/>
  </w:num>
  <w:num w:numId="25">
    <w:abstractNumId w:val="42"/>
  </w:num>
  <w:num w:numId="26">
    <w:abstractNumId w:val="22"/>
  </w:num>
  <w:num w:numId="27">
    <w:abstractNumId w:val="17"/>
  </w:num>
  <w:num w:numId="28">
    <w:abstractNumId w:val="27"/>
  </w:num>
  <w:num w:numId="29">
    <w:abstractNumId w:val="16"/>
  </w:num>
  <w:num w:numId="30">
    <w:abstractNumId w:val="1"/>
  </w:num>
  <w:num w:numId="31">
    <w:abstractNumId w:val="23"/>
  </w:num>
  <w:num w:numId="32">
    <w:abstractNumId w:val="38"/>
  </w:num>
  <w:num w:numId="33">
    <w:abstractNumId w:val="44"/>
  </w:num>
  <w:num w:numId="34">
    <w:abstractNumId w:val="46"/>
  </w:num>
  <w:num w:numId="35">
    <w:abstractNumId w:val="9"/>
  </w:num>
  <w:num w:numId="36">
    <w:abstractNumId w:val="21"/>
  </w:num>
  <w:num w:numId="37">
    <w:abstractNumId w:val="6"/>
  </w:num>
  <w:num w:numId="38">
    <w:abstractNumId w:val="20"/>
  </w:num>
  <w:num w:numId="39">
    <w:abstractNumId w:val="19"/>
  </w:num>
  <w:num w:numId="40">
    <w:abstractNumId w:val="31"/>
  </w:num>
  <w:num w:numId="41">
    <w:abstractNumId w:val="4"/>
  </w:num>
  <w:num w:numId="42">
    <w:abstractNumId w:val="15"/>
  </w:num>
  <w:num w:numId="43">
    <w:abstractNumId w:val="39"/>
  </w:num>
  <w:num w:numId="44">
    <w:abstractNumId w:val="3"/>
  </w:num>
  <w:num w:numId="45">
    <w:abstractNumId w:val="0"/>
  </w:num>
  <w:num w:numId="46">
    <w:abstractNumId w:val="10"/>
  </w:num>
  <w:num w:numId="47">
    <w:abstractNumId w:val="11"/>
  </w:num>
  <w:num w:numId="4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irurgia Digestiva 9">
    <w15:presenceInfo w15:providerId="Windows Live" w15:userId="3264ad4788474f3b"/>
  </w15:person>
  <w15:person w15:author="Justin Davies">
    <w15:presenceInfo w15:providerId="Windows Live" w15:userId="856157f2ab03f9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A4"/>
    <w:rsid w:val="00003EC4"/>
    <w:rsid w:val="00003FDF"/>
    <w:rsid w:val="00006D13"/>
    <w:rsid w:val="00007466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4CEC"/>
    <w:rsid w:val="000466E4"/>
    <w:rsid w:val="000501B9"/>
    <w:rsid w:val="00054489"/>
    <w:rsid w:val="0005614E"/>
    <w:rsid w:val="0005702F"/>
    <w:rsid w:val="00061310"/>
    <w:rsid w:val="00062C61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F6"/>
    <w:rsid w:val="00245B8C"/>
    <w:rsid w:val="00254EB2"/>
    <w:rsid w:val="00262ADB"/>
    <w:rsid w:val="00264767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A43D5"/>
    <w:rsid w:val="003B42F2"/>
    <w:rsid w:val="003B5104"/>
    <w:rsid w:val="003C2C1B"/>
    <w:rsid w:val="003D4CFF"/>
    <w:rsid w:val="003D79E8"/>
    <w:rsid w:val="003E084B"/>
    <w:rsid w:val="003E2BD9"/>
    <w:rsid w:val="003E6A80"/>
    <w:rsid w:val="003F0B94"/>
    <w:rsid w:val="00400BCD"/>
    <w:rsid w:val="0040404A"/>
    <w:rsid w:val="00416A6A"/>
    <w:rsid w:val="00420BB0"/>
    <w:rsid w:val="004232C4"/>
    <w:rsid w:val="00434E7F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90269"/>
    <w:rsid w:val="004B2BB2"/>
    <w:rsid w:val="004C4382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B7EF9"/>
    <w:rsid w:val="005C08AA"/>
    <w:rsid w:val="005C3D54"/>
    <w:rsid w:val="005D11B1"/>
    <w:rsid w:val="005D124A"/>
    <w:rsid w:val="005D5656"/>
    <w:rsid w:val="005D7696"/>
    <w:rsid w:val="005E09C4"/>
    <w:rsid w:val="005E1AB0"/>
    <w:rsid w:val="00602160"/>
    <w:rsid w:val="006074DF"/>
    <w:rsid w:val="00612349"/>
    <w:rsid w:val="00615DAC"/>
    <w:rsid w:val="006174F0"/>
    <w:rsid w:val="00620302"/>
    <w:rsid w:val="00621F3A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7ABC"/>
    <w:rsid w:val="006F0F1A"/>
    <w:rsid w:val="006F49B9"/>
    <w:rsid w:val="006F4F0A"/>
    <w:rsid w:val="00701F23"/>
    <w:rsid w:val="00702AFC"/>
    <w:rsid w:val="007041DD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7F726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621E"/>
    <w:rsid w:val="00852056"/>
    <w:rsid w:val="00857ED9"/>
    <w:rsid w:val="00862B4B"/>
    <w:rsid w:val="00864764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B15EE"/>
    <w:rsid w:val="008B1912"/>
    <w:rsid w:val="008B6615"/>
    <w:rsid w:val="008C1FFD"/>
    <w:rsid w:val="008C4F9D"/>
    <w:rsid w:val="008C60F9"/>
    <w:rsid w:val="008D2910"/>
    <w:rsid w:val="008D78E1"/>
    <w:rsid w:val="008E554A"/>
    <w:rsid w:val="008E63AD"/>
    <w:rsid w:val="008E6BA3"/>
    <w:rsid w:val="008F42F9"/>
    <w:rsid w:val="008F77C3"/>
    <w:rsid w:val="00901EC0"/>
    <w:rsid w:val="0090696D"/>
    <w:rsid w:val="00914C0A"/>
    <w:rsid w:val="00916CA4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3A4B"/>
    <w:rsid w:val="00AB3F68"/>
    <w:rsid w:val="00AB63D5"/>
    <w:rsid w:val="00AC0108"/>
    <w:rsid w:val="00AC38BA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4787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6781B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F023EF"/>
    <w:rsid w:val="00F039E0"/>
    <w:rsid w:val="00F102AB"/>
    <w:rsid w:val="00F241E9"/>
    <w:rsid w:val="00F3476E"/>
    <w:rsid w:val="00F44CB8"/>
    <w:rsid w:val="00F46ABE"/>
    <w:rsid w:val="00F510B9"/>
    <w:rsid w:val="00F55F2E"/>
    <w:rsid w:val="00F63D46"/>
    <w:rsid w:val="00F67912"/>
    <w:rsid w:val="00F72ADB"/>
    <w:rsid w:val="00FA2214"/>
    <w:rsid w:val="00FB1DA5"/>
    <w:rsid w:val="00FB2AD8"/>
    <w:rsid w:val="00FB3CA7"/>
    <w:rsid w:val="00FB67C7"/>
    <w:rsid w:val="00FC2451"/>
    <w:rsid w:val="00FC59AF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image" Target="media/image8.png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5DC5-9EF5-48A2-B3E6-253B33A9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7026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Chirurgia Digestiva 9</cp:lastModifiedBy>
  <cp:revision>2</cp:revision>
  <cp:lastPrinted>2022-11-29T09:56:00Z</cp:lastPrinted>
  <dcterms:created xsi:type="dcterms:W3CDTF">2023-04-21T11:06:00Z</dcterms:created>
  <dcterms:modified xsi:type="dcterms:W3CDTF">2023-04-21T11:06:00Z</dcterms:modified>
</cp:coreProperties>
</file>